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29DCB45" w14:textId="77777777" w:rsidR="00C64EAC" w:rsidRPr="00C64EAC"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RE </w:t>
      </w:r>
      <w:r w:rsidR="00C64EAC" w:rsidRPr="00C64EAC">
        <w:rPr>
          <w:rFonts w:cstheme="minorHAnsi"/>
          <w:b/>
          <w:szCs w:val="18"/>
        </w:rPr>
        <w:t>Żyrardów</w:t>
      </w:r>
      <w:r w:rsidRPr="00C64EAC">
        <w:rPr>
          <w:rFonts w:cstheme="minorHAnsi"/>
          <w:szCs w:val="18"/>
        </w:rPr>
        <w:t xml:space="preserve"> </w:t>
      </w:r>
      <w:r w:rsidRPr="00EA2B4A">
        <w:rPr>
          <w:rFonts w:cstheme="minorHAnsi"/>
          <w:szCs w:val="18"/>
        </w:rPr>
        <w:t>dla zadania pn</w:t>
      </w:r>
    </w:p>
    <w:p w14:paraId="11E70269" w14:textId="668BB8F0" w:rsidR="00C64EAC" w:rsidRPr="00E25453" w:rsidRDefault="00EA2B4A" w:rsidP="00C64EAC">
      <w:pPr>
        <w:spacing w:before="120" w:after="0" w:line="276" w:lineRule="auto"/>
        <w:ind w:left="284"/>
        <w:jc w:val="both"/>
        <w:outlineLvl w:val="0"/>
        <w:rPr>
          <w:rFonts w:cstheme="minorHAnsi"/>
          <w:b/>
          <w:bCs/>
          <w:szCs w:val="18"/>
        </w:rPr>
      </w:pPr>
      <w:r w:rsidRPr="00C64EAC">
        <w:rPr>
          <w:rFonts w:cstheme="minorHAnsi"/>
          <w:szCs w:val="18"/>
        </w:rPr>
        <w:t> </w:t>
      </w:r>
      <w:r w:rsidRPr="00E25453">
        <w:rPr>
          <w:rFonts w:cstheme="minorHAnsi"/>
          <w:b/>
          <w:bCs/>
          <w:szCs w:val="18"/>
        </w:rPr>
        <w:t>„</w:t>
      </w:r>
      <w:r w:rsidR="009E6A91" w:rsidRPr="009E6A91">
        <w:rPr>
          <w:rFonts w:cstheme="minorHAnsi"/>
          <w:b/>
          <w:bCs/>
          <w:szCs w:val="18"/>
        </w:rPr>
        <w:t>Wymiana złączy kablowych ze stacji „Zielna” (22-0352) w Skierniewicach</w:t>
      </w:r>
      <w:r w:rsidR="00E25453" w:rsidRPr="00E25453">
        <w:rPr>
          <w:rFonts w:cstheme="minorHAnsi"/>
          <w:b/>
          <w:bCs/>
          <w:szCs w:val="18"/>
        </w:rPr>
        <w:t>”</w:t>
      </w:r>
    </w:p>
    <w:p w14:paraId="4F2183B4" w14:textId="7FF5C081" w:rsidR="00EA2B4A" w:rsidRPr="00C64EAC" w:rsidRDefault="00EA2B4A" w:rsidP="00C64EAC">
      <w:pPr>
        <w:spacing w:before="120" w:after="0" w:line="276" w:lineRule="auto"/>
        <w:ind w:left="284"/>
        <w:jc w:val="both"/>
        <w:outlineLvl w:val="0"/>
        <w:rPr>
          <w:rFonts w:cstheme="minorHAnsi"/>
          <w:szCs w:val="18"/>
          <w:u w:val="single"/>
        </w:rPr>
      </w:pPr>
      <w:r w:rsidRPr="00C64EAC">
        <w:rPr>
          <w:rFonts w:cstheme="minorHAnsi"/>
          <w:szCs w:val="18"/>
        </w:rPr>
        <w:t xml:space="preserve">– zgodnie z załącznikiem nr </w:t>
      </w:r>
      <w:r w:rsidRPr="00C64EAC">
        <w:rPr>
          <w:rFonts w:cstheme="minorHAnsi"/>
          <w:b/>
          <w:szCs w:val="18"/>
        </w:rPr>
        <w:t>1.7 do SWZ</w:t>
      </w:r>
      <w:r w:rsidRPr="00C64EAC">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65D08B6C" w:rsidR="00EA2B4A" w:rsidRPr="00EA2B4A" w:rsidRDefault="009E6A91" w:rsidP="00EA2B4A">
      <w:pPr>
        <w:pStyle w:val="Akapitzlist"/>
        <w:spacing w:before="120" w:line="276" w:lineRule="auto"/>
        <w:ind w:left="284"/>
        <w:outlineLvl w:val="0"/>
        <w:rPr>
          <w:rFonts w:cs="Calibri"/>
          <w:b/>
          <w:szCs w:val="18"/>
        </w:rPr>
      </w:pPr>
      <w:r>
        <w:rPr>
          <w:rFonts w:cs="Calibri"/>
          <w:b/>
          <w:szCs w:val="18"/>
        </w:rPr>
        <w:t>10</w:t>
      </w:r>
      <w:r w:rsidR="00C64EAC" w:rsidRPr="00C64EAC">
        <w:rPr>
          <w:rFonts w:cs="Calibri"/>
          <w:b/>
          <w:szCs w:val="18"/>
        </w:rPr>
        <w:t xml:space="preserve"> miesięcy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lastRenderedPageBreak/>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Wzór porozumienia o ustanowienie nieodpłatnej służebności przesyłu</w:t>
      </w:r>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Wzór porozumienia o ustanowienie odpłatnej służebności przesyłu</w:t>
      </w:r>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34F8" w14:textId="77777777" w:rsidR="00E052C8" w:rsidRDefault="00E052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88E8" w14:textId="77777777" w:rsidR="00E052C8" w:rsidRDefault="00E052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E052C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7838D3B3" w:rsidR="00347E8D" w:rsidRPr="00E052C8" w:rsidRDefault="00E052C8" w:rsidP="006E100D">
          <w:pPr>
            <w:suppressAutoHyphens/>
            <w:ind w:right="187"/>
            <w:rPr>
              <w:rFonts w:asciiTheme="majorHAnsi" w:hAnsiTheme="majorHAnsi"/>
              <w:color w:val="000000" w:themeColor="text1"/>
              <w:sz w:val="14"/>
              <w:szCs w:val="18"/>
              <w:lang w:val="en-GB"/>
            </w:rPr>
          </w:pPr>
          <w:r w:rsidRPr="00E052C8">
            <w:rPr>
              <w:rFonts w:asciiTheme="majorHAnsi" w:hAnsiTheme="majorHAnsi"/>
              <w:color w:val="000000" w:themeColor="text1"/>
              <w:sz w:val="14"/>
              <w:szCs w:val="18"/>
              <w:lang w:val="en-GB"/>
            </w:rPr>
            <w:t>POST/DYS/OLD/GZ/00145/2026</w:t>
          </w:r>
          <w:r w:rsidRPr="00E052C8">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z.2</w:t>
          </w:r>
        </w:p>
        <w:p w14:paraId="5205B493" w14:textId="47502FF7" w:rsidR="00347E8D" w:rsidRPr="00E052C8"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E052C8"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E052C8"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4F30"/>
    <w:rsid w:val="000D5886"/>
    <w:rsid w:val="000E1564"/>
    <w:rsid w:val="000E7DA8"/>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26EBE"/>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579B"/>
    <w:rsid w:val="003F7633"/>
    <w:rsid w:val="0040472A"/>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5569"/>
    <w:rsid w:val="005D73D1"/>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43A8"/>
    <w:rsid w:val="007C6687"/>
    <w:rsid w:val="007C67FA"/>
    <w:rsid w:val="007C78B4"/>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9036F"/>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52C9"/>
    <w:rsid w:val="00986E3C"/>
    <w:rsid w:val="00987773"/>
    <w:rsid w:val="00992FE3"/>
    <w:rsid w:val="00995725"/>
    <w:rsid w:val="0099653A"/>
    <w:rsid w:val="009A6D93"/>
    <w:rsid w:val="009A7B36"/>
    <w:rsid w:val="009B3502"/>
    <w:rsid w:val="009B51B6"/>
    <w:rsid w:val="009B5CDA"/>
    <w:rsid w:val="009B633C"/>
    <w:rsid w:val="009B7439"/>
    <w:rsid w:val="009C48AC"/>
    <w:rsid w:val="009C5C7C"/>
    <w:rsid w:val="009C6FBE"/>
    <w:rsid w:val="009D1815"/>
    <w:rsid w:val="009D58D0"/>
    <w:rsid w:val="009D5A1B"/>
    <w:rsid w:val="009D7472"/>
    <w:rsid w:val="009E0A88"/>
    <w:rsid w:val="009E2CB5"/>
    <w:rsid w:val="009E5B5E"/>
    <w:rsid w:val="009E6A91"/>
    <w:rsid w:val="00A02C84"/>
    <w:rsid w:val="00A12C89"/>
    <w:rsid w:val="00A148D6"/>
    <w:rsid w:val="00A161AF"/>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4EAC"/>
    <w:rsid w:val="00C6569B"/>
    <w:rsid w:val="00C66B9A"/>
    <w:rsid w:val="00C707D1"/>
    <w:rsid w:val="00C737A1"/>
    <w:rsid w:val="00C77BCF"/>
    <w:rsid w:val="00C874E6"/>
    <w:rsid w:val="00CA091D"/>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052C8"/>
    <w:rsid w:val="00E12F47"/>
    <w:rsid w:val="00E16545"/>
    <w:rsid w:val="00E2123D"/>
    <w:rsid w:val="00E25453"/>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5E2C"/>
    <w:rsid w:val="00F01E75"/>
    <w:rsid w:val="00F21DD8"/>
    <w:rsid w:val="00F235D8"/>
    <w:rsid w:val="00F25128"/>
    <w:rsid w:val="00F30F25"/>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(PT) - część 2.docx</dmsv2BaseFileName>
    <dmsv2BaseDisplayName xmlns="http://schemas.microsoft.com/sharepoint/v3">Załącznik nr 1 do SWZ - OPZ (PT) - część 2</dmsv2BaseDisplayName>
    <dmsv2SWPP2ObjectNumber xmlns="http://schemas.microsoft.com/sharepoint/v3">POST/DYS/OLD/GZ/00145/2026                        </dmsv2SWPP2ObjectNumber>
    <dmsv2SWPP2SumMD5 xmlns="http://schemas.microsoft.com/sharepoint/v3">57d1dd5cf394cf834193349623a0a79f</dmsv2SWPP2SumMD5>
    <dmsv2BaseMoved xmlns="http://schemas.microsoft.com/sharepoint/v3">false</dmsv2BaseMoved>
    <dmsv2BaseIsSensitive xmlns="http://schemas.microsoft.com/sharepoint/v3">true</dmsv2BaseIsSensitive>
    <dmsv2SWPP2IDSWPP2 xmlns="http://schemas.microsoft.com/sharepoint/v3">703839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24154986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JEUP5JKVCYQC-1092029480-15398</_dlc_DocId>
    <_dlc_DocIdUrl xmlns="a19cb1c7-c5c7-46d4-85ae-d83685407bba">
      <Url>https://swpp2.dms.gkpge.pl/sites/41/_layouts/15/DocIdRedir.aspx?ID=JEUP5JKVCYQC-1092029480-15398</Url>
      <Description>JEUP5JKVCYQC-1092029480-15398</Description>
    </_dlc_DocIdUrl>
  </documentManagement>
</p:properties>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18A2CAEF-DDDD-4EDE-A230-78BE1404C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35EAE3-3058-4424-9F84-CB644C8FCB38}">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131</TotalTime>
  <Pages>17</Pages>
  <Words>5221</Words>
  <Characters>31327</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25</cp:revision>
  <cp:lastPrinted>2024-07-15T11:21:00Z</cp:lastPrinted>
  <dcterms:created xsi:type="dcterms:W3CDTF">2025-10-01T10:46:00Z</dcterms:created>
  <dcterms:modified xsi:type="dcterms:W3CDTF">2026-01-20T10:31:00Z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e2367264-7ea1-4d80-b527-46d393ab519e</vt:lpwstr>
  </property>
</Properties>
</file>